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11549A57" w14:textId="1C013736" w:rsidR="001441E8" w:rsidRDefault="001441E8" w:rsidP="001441E8">
      <w:pPr>
        <w:pStyle w:val="Titel"/>
        <w:spacing w:after="240" w:line="360" w:lineRule="auto"/>
        <w:ind w:right="1699"/>
        <w:jc w:val="both"/>
        <w:rPr>
          <w:szCs w:val="28"/>
        </w:rPr>
      </w:pPr>
      <w:r w:rsidRPr="001441E8">
        <w:rPr>
          <w:szCs w:val="28"/>
        </w:rPr>
        <w:t>Innovatives Drillen</w:t>
      </w:r>
      <w:r>
        <w:rPr>
          <w:szCs w:val="28"/>
        </w:rPr>
        <w:t xml:space="preserve"> mit dem n</w:t>
      </w:r>
      <w:r w:rsidRPr="001441E8">
        <w:rPr>
          <w:szCs w:val="28"/>
        </w:rPr>
        <w:t>eue</w:t>
      </w:r>
      <w:r>
        <w:rPr>
          <w:szCs w:val="28"/>
        </w:rPr>
        <w:t>n</w:t>
      </w:r>
      <w:r w:rsidRPr="001441E8">
        <w:rPr>
          <w:szCs w:val="28"/>
        </w:rPr>
        <w:t xml:space="preserve"> LEMKEN </w:t>
      </w:r>
      <w:proofErr w:type="spellStart"/>
      <w:r w:rsidRPr="001441E8">
        <w:rPr>
          <w:szCs w:val="28"/>
        </w:rPr>
        <w:t>Solitair</w:t>
      </w:r>
      <w:proofErr w:type="spellEnd"/>
      <w:r>
        <w:rPr>
          <w:szCs w:val="28"/>
        </w:rPr>
        <w:t xml:space="preserve"> </w:t>
      </w:r>
      <w:r w:rsidRPr="001441E8">
        <w:rPr>
          <w:szCs w:val="28"/>
        </w:rPr>
        <w:t>Frontbehälter</w:t>
      </w:r>
    </w:p>
    <w:p w14:paraId="2167AEE3" w14:textId="70036BD2" w:rsidR="001441E8" w:rsidRPr="001441E8" w:rsidRDefault="001441E8" w:rsidP="001441E8">
      <w:pPr>
        <w:pStyle w:val="Titel"/>
        <w:spacing w:after="240" w:line="360" w:lineRule="auto"/>
        <w:ind w:right="1699"/>
        <w:jc w:val="both"/>
        <w:rPr>
          <w:b w:val="0"/>
          <w:sz w:val="22"/>
          <w:szCs w:val="22"/>
        </w:rPr>
      </w:pPr>
      <w:r w:rsidRPr="001441E8">
        <w:rPr>
          <w:b w:val="0"/>
          <w:sz w:val="22"/>
          <w:szCs w:val="22"/>
        </w:rPr>
        <w:t xml:space="preserve">Der </w:t>
      </w:r>
      <w:proofErr w:type="spellStart"/>
      <w:r w:rsidR="00622BEB">
        <w:rPr>
          <w:b w:val="0"/>
          <w:sz w:val="22"/>
          <w:szCs w:val="22"/>
        </w:rPr>
        <w:t>Solitair</w:t>
      </w:r>
      <w:proofErr w:type="spellEnd"/>
      <w:r w:rsidR="00622BEB">
        <w:rPr>
          <w:b w:val="0"/>
          <w:sz w:val="22"/>
          <w:szCs w:val="22"/>
        </w:rPr>
        <w:t xml:space="preserve"> </w:t>
      </w:r>
      <w:r w:rsidRPr="001441E8">
        <w:rPr>
          <w:b w:val="0"/>
          <w:sz w:val="22"/>
          <w:szCs w:val="22"/>
        </w:rPr>
        <w:t>Frontbehälter</w:t>
      </w:r>
      <w:r w:rsidR="00622BEB">
        <w:rPr>
          <w:b w:val="0"/>
          <w:sz w:val="22"/>
          <w:szCs w:val="22"/>
        </w:rPr>
        <w:t xml:space="preserve"> von LEMKEN</w:t>
      </w:r>
      <w:r w:rsidRPr="001441E8">
        <w:rPr>
          <w:b w:val="0"/>
          <w:sz w:val="22"/>
          <w:szCs w:val="22"/>
        </w:rPr>
        <w:t xml:space="preserve"> ist die Antwort auf die wachsende Nachfrage nach effizienten Front-Heck-Kombinationen</w:t>
      </w:r>
      <w:r w:rsidR="006F13D8">
        <w:rPr>
          <w:b w:val="0"/>
          <w:sz w:val="22"/>
          <w:szCs w:val="22"/>
        </w:rPr>
        <w:t xml:space="preserve"> bei der Aussaat</w:t>
      </w:r>
      <w:r w:rsidRPr="001441E8">
        <w:rPr>
          <w:b w:val="0"/>
          <w:sz w:val="22"/>
          <w:szCs w:val="22"/>
        </w:rPr>
        <w:t xml:space="preserve">. </w:t>
      </w:r>
      <w:r w:rsidR="006F13D8" w:rsidRPr="006F13D8">
        <w:rPr>
          <w:b w:val="0"/>
          <w:sz w:val="22"/>
          <w:szCs w:val="22"/>
        </w:rPr>
        <w:t>Mit einem großzügigen Fassungsvermögen von 2.400 Litern für Saatgut und/oder Dünger bietet der druckfeste Behälter optimale Voraussetzungen für die Einzelkorn- oder Drillsaat und gewährleistet eine maximale Ausnutzung der Feldeinsatztage.</w:t>
      </w:r>
      <w:r w:rsidR="006F13D8">
        <w:rPr>
          <w:b w:val="0"/>
          <w:sz w:val="22"/>
          <w:szCs w:val="22"/>
        </w:rPr>
        <w:t xml:space="preserve"> </w:t>
      </w:r>
      <w:r w:rsidRPr="001441E8">
        <w:rPr>
          <w:b w:val="0"/>
          <w:sz w:val="22"/>
          <w:szCs w:val="22"/>
        </w:rPr>
        <w:t xml:space="preserve">Saatgut oder Dünger werden rechts neben oder wahlweise unter dem Traktor nach hinten zu den Kombinationsgeräten transportiert. </w:t>
      </w:r>
    </w:p>
    <w:p w14:paraId="21ACEEB1" w14:textId="77777777" w:rsidR="001441E8" w:rsidRPr="001441E8" w:rsidRDefault="001441E8" w:rsidP="001441E8">
      <w:pPr>
        <w:pStyle w:val="Titel"/>
        <w:spacing w:after="240" w:line="360" w:lineRule="auto"/>
        <w:ind w:right="1699"/>
        <w:jc w:val="both"/>
        <w:rPr>
          <w:bCs w:val="0"/>
          <w:sz w:val="22"/>
          <w:szCs w:val="22"/>
        </w:rPr>
      </w:pPr>
      <w:r w:rsidRPr="001441E8">
        <w:rPr>
          <w:bCs w:val="0"/>
          <w:sz w:val="22"/>
          <w:szCs w:val="22"/>
        </w:rPr>
        <w:t xml:space="preserve">Flexibilität durch Moduldosierungen </w:t>
      </w:r>
    </w:p>
    <w:p w14:paraId="024DC6EF" w14:textId="77777777" w:rsidR="001441E8" w:rsidRPr="001441E8" w:rsidRDefault="001441E8" w:rsidP="001441E8">
      <w:pPr>
        <w:pStyle w:val="Titel"/>
        <w:spacing w:after="240" w:line="360" w:lineRule="auto"/>
        <w:ind w:right="1699"/>
        <w:jc w:val="both"/>
        <w:rPr>
          <w:b w:val="0"/>
          <w:sz w:val="22"/>
          <w:szCs w:val="22"/>
        </w:rPr>
      </w:pPr>
      <w:r w:rsidRPr="001441E8">
        <w:rPr>
          <w:b w:val="0"/>
          <w:sz w:val="22"/>
          <w:szCs w:val="22"/>
        </w:rPr>
        <w:t xml:space="preserve">Der Frontbehälter verfügt über vier einzeln elektrisch angetriebene Moduldosierungen. Wird der </w:t>
      </w:r>
      <w:proofErr w:type="spellStart"/>
      <w:r w:rsidRPr="001441E8">
        <w:rPr>
          <w:b w:val="0"/>
          <w:sz w:val="22"/>
          <w:szCs w:val="22"/>
        </w:rPr>
        <w:t>Solitair</w:t>
      </w:r>
      <w:proofErr w:type="spellEnd"/>
      <w:r w:rsidRPr="001441E8">
        <w:rPr>
          <w:b w:val="0"/>
          <w:sz w:val="22"/>
          <w:szCs w:val="22"/>
        </w:rPr>
        <w:t xml:space="preserve"> F als Einzelbehälter genutzt, kann er optional mit vier Teilbreiten, zum Beispiel bei der Einzelkornsämaschine Azurit für die Unterfußdüngung oder bei der </w:t>
      </w:r>
      <w:proofErr w:type="spellStart"/>
      <w:r w:rsidRPr="001441E8">
        <w:rPr>
          <w:b w:val="0"/>
          <w:sz w:val="22"/>
          <w:szCs w:val="22"/>
        </w:rPr>
        <w:t>OptiDisc</w:t>
      </w:r>
      <w:proofErr w:type="spellEnd"/>
      <w:r w:rsidRPr="001441E8">
        <w:rPr>
          <w:b w:val="0"/>
          <w:sz w:val="22"/>
          <w:szCs w:val="22"/>
        </w:rPr>
        <w:t xml:space="preserve"> 25 </w:t>
      </w:r>
      <w:proofErr w:type="spellStart"/>
      <w:r w:rsidRPr="001441E8">
        <w:rPr>
          <w:b w:val="0"/>
          <w:sz w:val="22"/>
          <w:szCs w:val="22"/>
        </w:rPr>
        <w:t>Säschiene</w:t>
      </w:r>
      <w:proofErr w:type="spellEnd"/>
      <w:r w:rsidRPr="001441E8">
        <w:rPr>
          <w:b w:val="0"/>
          <w:sz w:val="22"/>
          <w:szCs w:val="22"/>
        </w:rPr>
        <w:t xml:space="preserve">, kombiniert werden. </w:t>
      </w:r>
    </w:p>
    <w:p w14:paraId="7CD56F00" w14:textId="2795BC04" w:rsidR="001441E8" w:rsidRPr="001441E8" w:rsidRDefault="001441E8" w:rsidP="001441E8">
      <w:pPr>
        <w:pStyle w:val="Titel"/>
        <w:spacing w:after="240" w:line="360" w:lineRule="auto"/>
        <w:ind w:right="1699"/>
        <w:jc w:val="both"/>
        <w:rPr>
          <w:b w:val="0"/>
          <w:sz w:val="22"/>
          <w:szCs w:val="22"/>
        </w:rPr>
      </w:pPr>
      <w:r w:rsidRPr="001441E8">
        <w:rPr>
          <w:b w:val="0"/>
          <w:sz w:val="22"/>
          <w:szCs w:val="22"/>
        </w:rPr>
        <w:t xml:space="preserve">Für die </w:t>
      </w:r>
      <w:r w:rsidR="00627685">
        <w:rPr>
          <w:b w:val="0"/>
          <w:sz w:val="22"/>
          <w:szCs w:val="22"/>
        </w:rPr>
        <w:t xml:space="preserve">neue </w:t>
      </w:r>
      <w:r w:rsidRPr="001441E8">
        <w:rPr>
          <w:b w:val="0"/>
          <w:sz w:val="22"/>
          <w:szCs w:val="22"/>
        </w:rPr>
        <w:t xml:space="preserve">optimierte </w:t>
      </w:r>
      <w:proofErr w:type="spellStart"/>
      <w:r w:rsidRPr="001441E8">
        <w:rPr>
          <w:b w:val="0"/>
          <w:sz w:val="22"/>
          <w:szCs w:val="22"/>
        </w:rPr>
        <w:t>OptiDisc</w:t>
      </w:r>
      <w:r w:rsidR="00627685">
        <w:rPr>
          <w:b w:val="0"/>
          <w:sz w:val="22"/>
          <w:szCs w:val="22"/>
        </w:rPr>
        <w:t>-</w:t>
      </w:r>
      <w:r w:rsidRPr="001441E8">
        <w:rPr>
          <w:b w:val="0"/>
          <w:sz w:val="22"/>
          <w:szCs w:val="22"/>
        </w:rPr>
        <w:t>Säschiene</w:t>
      </w:r>
      <w:proofErr w:type="spellEnd"/>
      <w:r w:rsidRPr="001441E8">
        <w:rPr>
          <w:b w:val="0"/>
          <w:sz w:val="22"/>
          <w:szCs w:val="22"/>
        </w:rPr>
        <w:t xml:space="preserve"> gibt es jetzt die </w:t>
      </w:r>
      <w:r w:rsidR="00F8479C">
        <w:rPr>
          <w:b w:val="0"/>
          <w:sz w:val="22"/>
          <w:szCs w:val="22"/>
        </w:rPr>
        <w:t>Möglichkeit</w:t>
      </w:r>
      <w:r w:rsidRPr="001441E8">
        <w:rPr>
          <w:b w:val="0"/>
          <w:sz w:val="22"/>
          <w:szCs w:val="22"/>
        </w:rPr>
        <w:t xml:space="preserve">, im Single- oder Double-Shot-Verfahren zu drillen. In Kombination mit dem </w:t>
      </w:r>
      <w:proofErr w:type="spellStart"/>
      <w:r w:rsidRPr="001441E8">
        <w:rPr>
          <w:b w:val="0"/>
          <w:sz w:val="22"/>
          <w:szCs w:val="22"/>
        </w:rPr>
        <w:t>Solitair</w:t>
      </w:r>
      <w:proofErr w:type="spellEnd"/>
      <w:r w:rsidRPr="001441E8">
        <w:rPr>
          <w:b w:val="0"/>
          <w:sz w:val="22"/>
          <w:szCs w:val="22"/>
        </w:rPr>
        <w:t xml:space="preserve"> F Doppelbehälter können </w:t>
      </w:r>
      <w:r w:rsidR="00627685">
        <w:rPr>
          <w:b w:val="0"/>
          <w:sz w:val="22"/>
          <w:szCs w:val="22"/>
        </w:rPr>
        <w:t xml:space="preserve">dann </w:t>
      </w:r>
      <w:r w:rsidR="000A6E41">
        <w:rPr>
          <w:b w:val="0"/>
          <w:sz w:val="22"/>
          <w:szCs w:val="22"/>
        </w:rPr>
        <w:t>zwei Komponenten</w:t>
      </w:r>
      <w:r w:rsidRPr="001441E8">
        <w:rPr>
          <w:b w:val="0"/>
          <w:sz w:val="22"/>
          <w:szCs w:val="22"/>
        </w:rPr>
        <w:t xml:space="preserve"> gleichzeitig ausgebracht werden. </w:t>
      </w:r>
    </w:p>
    <w:p w14:paraId="23104B57" w14:textId="77777777" w:rsidR="001441E8" w:rsidRPr="001441E8" w:rsidRDefault="001441E8" w:rsidP="001441E8">
      <w:pPr>
        <w:pStyle w:val="Titel"/>
        <w:spacing w:after="240" w:line="360" w:lineRule="auto"/>
        <w:ind w:right="1699"/>
        <w:jc w:val="both"/>
        <w:rPr>
          <w:bCs w:val="0"/>
          <w:sz w:val="22"/>
          <w:szCs w:val="22"/>
        </w:rPr>
      </w:pPr>
      <w:r w:rsidRPr="001441E8">
        <w:rPr>
          <w:bCs w:val="0"/>
          <w:sz w:val="22"/>
          <w:szCs w:val="22"/>
        </w:rPr>
        <w:t>Mit Mehrwert</w:t>
      </w:r>
    </w:p>
    <w:p w14:paraId="43270838" w14:textId="12D5CCA1" w:rsidR="001441E8" w:rsidRPr="001441E8" w:rsidRDefault="001441E8" w:rsidP="001441E8">
      <w:pPr>
        <w:pStyle w:val="Titel"/>
        <w:spacing w:after="240" w:line="360" w:lineRule="auto"/>
        <w:ind w:right="1699"/>
        <w:jc w:val="both"/>
        <w:rPr>
          <w:b w:val="0"/>
          <w:sz w:val="22"/>
          <w:szCs w:val="22"/>
        </w:rPr>
      </w:pPr>
      <w:r w:rsidRPr="001441E8">
        <w:rPr>
          <w:b w:val="0"/>
          <w:sz w:val="22"/>
          <w:szCs w:val="22"/>
        </w:rPr>
        <w:t xml:space="preserve">Ein optimaler Bodenschluss ist eine Grundvoraussetzung für hohe Ernteerträge. </w:t>
      </w:r>
      <w:r w:rsidR="009F0A24">
        <w:rPr>
          <w:b w:val="0"/>
          <w:sz w:val="22"/>
          <w:szCs w:val="22"/>
        </w:rPr>
        <w:t>Dazu ist der</w:t>
      </w:r>
      <w:r w:rsidRPr="001441E8">
        <w:rPr>
          <w:b w:val="0"/>
          <w:sz w:val="22"/>
          <w:szCs w:val="22"/>
        </w:rPr>
        <w:t xml:space="preserve"> </w:t>
      </w:r>
      <w:r w:rsidR="006F13D8">
        <w:rPr>
          <w:b w:val="0"/>
          <w:sz w:val="22"/>
          <w:szCs w:val="22"/>
        </w:rPr>
        <w:t xml:space="preserve">LEMKEN </w:t>
      </w:r>
      <w:proofErr w:type="spellStart"/>
      <w:r w:rsidRPr="001441E8">
        <w:rPr>
          <w:b w:val="0"/>
          <w:sz w:val="22"/>
          <w:szCs w:val="22"/>
        </w:rPr>
        <w:t>Solitair</w:t>
      </w:r>
      <w:proofErr w:type="spellEnd"/>
      <w:r w:rsidRPr="001441E8">
        <w:rPr>
          <w:b w:val="0"/>
          <w:sz w:val="22"/>
          <w:szCs w:val="22"/>
        </w:rPr>
        <w:t xml:space="preserve"> F</w:t>
      </w:r>
      <w:r w:rsidR="009F0A24">
        <w:rPr>
          <w:b w:val="0"/>
          <w:sz w:val="22"/>
          <w:szCs w:val="22"/>
        </w:rPr>
        <w:t xml:space="preserve"> </w:t>
      </w:r>
      <w:r w:rsidRPr="001441E8">
        <w:rPr>
          <w:b w:val="0"/>
          <w:sz w:val="22"/>
          <w:szCs w:val="22"/>
        </w:rPr>
        <w:t>zusätzlich mit einem Frontanbauraum ausgestattet, der wahlweise einen</w:t>
      </w:r>
      <w:r w:rsidR="006A1A4A">
        <w:rPr>
          <w:b w:val="0"/>
          <w:sz w:val="22"/>
          <w:szCs w:val="22"/>
        </w:rPr>
        <w:t xml:space="preserve"> </w:t>
      </w:r>
      <w:proofErr w:type="spellStart"/>
      <w:r w:rsidR="006A1A4A">
        <w:rPr>
          <w:b w:val="0"/>
          <w:sz w:val="22"/>
          <w:szCs w:val="22"/>
        </w:rPr>
        <w:t>großvolumige</w:t>
      </w:r>
      <w:r w:rsidR="00FB3BE8">
        <w:rPr>
          <w:b w:val="0"/>
          <w:sz w:val="22"/>
          <w:szCs w:val="22"/>
        </w:rPr>
        <w:t>n</w:t>
      </w:r>
      <w:del w:id="0" w:author="Kisters, Johannes" w:date="2024-08-22T08:16:00Z" w16du:dateUtc="2024-08-22T06:16:00Z">
        <w:r w:rsidRPr="001441E8" w:rsidDel="00FB3BE8">
          <w:rPr>
            <w:b w:val="0"/>
            <w:sz w:val="22"/>
            <w:szCs w:val="22"/>
          </w:rPr>
          <w:delText xml:space="preserve"> </w:delText>
        </w:r>
      </w:del>
      <w:r w:rsidRPr="001441E8">
        <w:rPr>
          <w:b w:val="0"/>
          <w:sz w:val="22"/>
          <w:szCs w:val="22"/>
        </w:rPr>
        <w:t>Reifenpacker</w:t>
      </w:r>
      <w:proofErr w:type="spellEnd"/>
      <w:r w:rsidRPr="001441E8">
        <w:rPr>
          <w:b w:val="0"/>
          <w:sz w:val="22"/>
          <w:szCs w:val="22"/>
        </w:rPr>
        <w:t xml:space="preserve"> oder ein Fremdgewicht mit bis zu 800 kg aufnehmen kann. Diese optimale Gewichtsverteilung der Front-Heck-Kombination sorgt für mehr Sicherheit und ein komfortables Fahrgefühl. Der lenkbar gezogene Reifenpacker kann auch solo als Frontreifenpacker angebaut und mit Einhängegewichten um bis zu 500 kg </w:t>
      </w:r>
      <w:proofErr w:type="spellStart"/>
      <w:r w:rsidRPr="001441E8">
        <w:rPr>
          <w:b w:val="0"/>
          <w:sz w:val="22"/>
          <w:szCs w:val="22"/>
        </w:rPr>
        <w:t>aufballastiert</w:t>
      </w:r>
      <w:proofErr w:type="spellEnd"/>
      <w:r w:rsidRPr="001441E8">
        <w:rPr>
          <w:b w:val="0"/>
          <w:sz w:val="22"/>
          <w:szCs w:val="22"/>
        </w:rPr>
        <w:t xml:space="preserve"> werden.</w:t>
      </w:r>
    </w:p>
    <w:p w14:paraId="50B36A21" w14:textId="54861EA3" w:rsidR="00200BDA" w:rsidRDefault="001441E8" w:rsidP="001441E8">
      <w:pPr>
        <w:pStyle w:val="Titel"/>
        <w:spacing w:after="240" w:line="360" w:lineRule="auto"/>
        <w:ind w:right="1699"/>
        <w:jc w:val="both"/>
        <w:rPr>
          <w:b w:val="0"/>
          <w:sz w:val="22"/>
          <w:szCs w:val="22"/>
        </w:rPr>
      </w:pPr>
      <w:r w:rsidRPr="001441E8">
        <w:rPr>
          <w:b w:val="0"/>
          <w:sz w:val="22"/>
          <w:szCs w:val="22"/>
        </w:rPr>
        <w:lastRenderedPageBreak/>
        <w:t xml:space="preserve">Der LEMKEN </w:t>
      </w:r>
      <w:proofErr w:type="spellStart"/>
      <w:r w:rsidRPr="001441E8">
        <w:rPr>
          <w:b w:val="0"/>
          <w:sz w:val="22"/>
          <w:szCs w:val="22"/>
        </w:rPr>
        <w:t>Solitair</w:t>
      </w:r>
      <w:proofErr w:type="spellEnd"/>
      <w:r w:rsidRPr="001441E8">
        <w:rPr>
          <w:b w:val="0"/>
          <w:sz w:val="22"/>
          <w:szCs w:val="22"/>
        </w:rPr>
        <w:t xml:space="preserve"> F Frontbehälter vereint Vielseitigkeit, Effizienz und Komfort und ist somit die ideale Lösung für </w:t>
      </w:r>
      <w:r w:rsidR="00417972">
        <w:rPr>
          <w:b w:val="0"/>
          <w:sz w:val="22"/>
          <w:szCs w:val="22"/>
        </w:rPr>
        <w:t>Profil</w:t>
      </w:r>
      <w:r w:rsidRPr="001441E8">
        <w:rPr>
          <w:b w:val="0"/>
          <w:sz w:val="22"/>
          <w:szCs w:val="22"/>
        </w:rPr>
        <w:t xml:space="preserve">andwirte, die </w:t>
      </w:r>
      <w:r w:rsidR="00605660">
        <w:rPr>
          <w:b w:val="0"/>
          <w:sz w:val="22"/>
          <w:szCs w:val="22"/>
        </w:rPr>
        <w:t>die Auslastung ihrer Anbaugeräte</w:t>
      </w:r>
      <w:r w:rsidRPr="001441E8">
        <w:rPr>
          <w:b w:val="0"/>
          <w:sz w:val="22"/>
          <w:szCs w:val="22"/>
        </w:rPr>
        <w:t xml:space="preserve"> maximieren möchten. Mit innovativen Funktionen und Anpassungsmöglichkeiten stellt er sicher, dass Landwirte für jede Herausforderung bestens gerüstet sind</w:t>
      </w:r>
      <w:r w:rsidR="00200BDA" w:rsidRPr="00602058">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6C993C22" w:rsidR="00C63EC9" w:rsidRPr="00E24B7F" w:rsidRDefault="00C63EC9" w:rsidP="00361A72">
      <w:pPr>
        <w:pStyle w:val="Textkrper2"/>
        <w:tabs>
          <w:tab w:val="left" w:pos="720"/>
          <w:tab w:val="left" w:pos="7200"/>
        </w:tabs>
        <w:spacing w:line="240" w:lineRule="auto"/>
        <w:ind w:right="1699"/>
        <w:rPr>
          <w:sz w:val="20"/>
          <w:szCs w:val="20"/>
        </w:rPr>
      </w:pPr>
      <w:r w:rsidRPr="00E24B7F">
        <w:rPr>
          <w:sz w:val="20"/>
          <w:szCs w:val="20"/>
        </w:rPr>
        <w:t>Phone</w:t>
      </w:r>
      <w:r w:rsidR="00E44DAF" w:rsidRPr="00E24B7F">
        <w:rPr>
          <w:sz w:val="20"/>
          <w:szCs w:val="20"/>
        </w:rPr>
        <w:t>:</w:t>
      </w:r>
      <w:r w:rsidRPr="00E24B7F">
        <w:rPr>
          <w:sz w:val="20"/>
          <w:szCs w:val="20"/>
        </w:rPr>
        <w:tab/>
        <w:t xml:space="preserve">+49 2802 81 - </w:t>
      </w:r>
      <w:r w:rsidR="001137C3" w:rsidRPr="00E24B7F">
        <w:rPr>
          <w:sz w:val="20"/>
          <w:szCs w:val="20"/>
        </w:rPr>
        <w:t>8240</w:t>
      </w:r>
    </w:p>
    <w:p w14:paraId="68A07812" w14:textId="3C4A3B02" w:rsidR="003000F9" w:rsidRPr="00E44DAF" w:rsidRDefault="00E44DAF" w:rsidP="003000F9">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001137C3" w:rsidRPr="00E44DAF">
        <w:rPr>
          <w:sz w:val="20"/>
          <w:szCs w:val="20"/>
          <w:lang w:val="fr-FR"/>
        </w:rPr>
        <w:t>k.fischer</w:t>
      </w:r>
      <w:r w:rsidR="003000F9" w:rsidRPr="00E44DAF">
        <w:rPr>
          <w:sz w:val="20"/>
          <w:szCs w:val="20"/>
          <w:lang w:val="fr-FR"/>
        </w:rPr>
        <w:t>@lemken.com</w:t>
      </w:r>
    </w:p>
    <w:p w14:paraId="6F2B4891" w14:textId="4439DD65" w:rsidR="00C63EC9" w:rsidRPr="00E44DAF" w:rsidRDefault="00C63EC9" w:rsidP="00361A72">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E44DAF" w:rsidRDefault="00C63EC9" w:rsidP="00361A72">
      <w:pPr>
        <w:pStyle w:val="Textkrper2"/>
        <w:tabs>
          <w:tab w:val="left" w:pos="720"/>
          <w:tab w:val="left" w:pos="7200"/>
        </w:tabs>
        <w:spacing w:line="240" w:lineRule="auto"/>
        <w:ind w:right="1699"/>
        <w:rPr>
          <w:sz w:val="20"/>
          <w:szCs w:val="20"/>
          <w:lang w:val="fr-FR"/>
        </w:rPr>
      </w:pPr>
    </w:p>
    <w:p w14:paraId="10C8834D" w14:textId="19E1FF54" w:rsidR="001E791B" w:rsidRDefault="001E791B">
      <w:pPr>
        <w:rPr>
          <w:sz w:val="20"/>
          <w:szCs w:val="20"/>
          <w:lang w:val="fr-FR"/>
        </w:rPr>
      </w:pPr>
    </w:p>
    <w:p w14:paraId="7761EB4C" w14:textId="15CF00F5" w:rsidR="00C22B5C" w:rsidRPr="005D0F76" w:rsidRDefault="000006C4" w:rsidP="00361A72">
      <w:pPr>
        <w:pStyle w:val="Textkrper2"/>
        <w:tabs>
          <w:tab w:val="left" w:pos="720"/>
          <w:tab w:val="left" w:pos="7200"/>
        </w:tabs>
        <w:ind w:right="1699"/>
        <w:rPr>
          <w:sz w:val="20"/>
          <w:szCs w:val="20"/>
        </w:rPr>
      </w:pPr>
      <w:r w:rsidRPr="001E791B">
        <w:rPr>
          <w:b/>
          <w:bCs/>
          <w:sz w:val="20"/>
          <w:szCs w:val="20"/>
        </w:rPr>
        <w:t>Bild 1:</w:t>
      </w:r>
      <w:r w:rsidR="005D0F76">
        <w:rPr>
          <w:sz w:val="20"/>
          <w:szCs w:val="20"/>
        </w:rPr>
        <w:t xml:space="preserve"> </w:t>
      </w:r>
      <w:r w:rsidR="001E791B" w:rsidRPr="001E791B">
        <w:rPr>
          <w:sz w:val="20"/>
          <w:szCs w:val="20"/>
        </w:rPr>
        <w:t xml:space="preserve">Der LEMKEN </w:t>
      </w:r>
      <w:proofErr w:type="spellStart"/>
      <w:r w:rsidR="001E791B" w:rsidRPr="001E791B">
        <w:rPr>
          <w:sz w:val="20"/>
          <w:szCs w:val="20"/>
        </w:rPr>
        <w:t>Solitair</w:t>
      </w:r>
      <w:proofErr w:type="spellEnd"/>
      <w:r w:rsidR="001E791B" w:rsidRPr="001E791B">
        <w:rPr>
          <w:sz w:val="20"/>
          <w:szCs w:val="20"/>
        </w:rPr>
        <w:t xml:space="preserve"> F Frontbehälter</w:t>
      </w:r>
      <w:r w:rsidR="001E791B">
        <w:rPr>
          <w:sz w:val="20"/>
          <w:szCs w:val="20"/>
        </w:rPr>
        <w:t xml:space="preserve"> ist die Basis für eine</w:t>
      </w:r>
      <w:r w:rsidR="001E791B" w:rsidRPr="001E791B">
        <w:t xml:space="preserve"> </w:t>
      </w:r>
      <w:r w:rsidR="001E791B" w:rsidRPr="001E791B">
        <w:rPr>
          <w:sz w:val="20"/>
          <w:szCs w:val="20"/>
        </w:rPr>
        <w:t>effiziente Front-Heck-Kombinationen bei der Aussaat</w:t>
      </w:r>
      <w:r w:rsidR="00337A38" w:rsidRPr="005D0F76">
        <w:rPr>
          <w:sz w:val="20"/>
          <w:szCs w:val="20"/>
        </w:rPr>
        <w:t>.</w:t>
      </w:r>
    </w:p>
    <w:p w14:paraId="4180A178" w14:textId="0C080BDA" w:rsidR="00FE48BC" w:rsidRPr="00AE07BF" w:rsidRDefault="001E791B" w:rsidP="00744667">
      <w:pPr>
        <w:pStyle w:val="Textkrper2"/>
        <w:tabs>
          <w:tab w:val="left" w:pos="720"/>
          <w:tab w:val="left" w:pos="7200"/>
        </w:tabs>
        <w:ind w:right="1699"/>
        <w:rPr>
          <w:sz w:val="20"/>
          <w:szCs w:val="20"/>
        </w:rPr>
      </w:pPr>
      <w:r>
        <w:rPr>
          <w:noProof/>
          <w:sz w:val="20"/>
          <w:szCs w:val="20"/>
        </w:rPr>
        <w:drawing>
          <wp:inline distT="0" distB="0" distL="0" distR="0" wp14:anchorId="2BBB5E46" wp14:editId="3A880557">
            <wp:extent cx="3600000" cy="2204454"/>
            <wp:effectExtent l="0" t="0" r="635" b="5715"/>
            <wp:docPr id="1788263571" name="Grafik 1" descr="Ein Bild, das draußen, Rad,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63571" name="Grafik 1" descr="Ein Bild, das draußen, Rad, Reifen, Fahrzeug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204454"/>
                    </a:xfrm>
                    <a:prstGeom prst="rect">
                      <a:avLst/>
                    </a:prstGeom>
                  </pic:spPr>
                </pic:pic>
              </a:graphicData>
            </a:graphic>
          </wp:inline>
        </w:drawing>
      </w:r>
    </w:p>
    <w:p w14:paraId="6D42E500" w14:textId="0C813F68" w:rsidR="00BB1FE6" w:rsidRDefault="00BB1FE6">
      <w:pPr>
        <w:rPr>
          <w:sz w:val="20"/>
          <w:szCs w:val="20"/>
        </w:rPr>
      </w:pPr>
    </w:p>
    <w:p w14:paraId="23F79AE6" w14:textId="77777777" w:rsidR="00217C4D" w:rsidRDefault="00217C4D">
      <w:pPr>
        <w:rPr>
          <w:b/>
          <w:bCs/>
          <w:sz w:val="20"/>
          <w:szCs w:val="20"/>
        </w:rPr>
      </w:pPr>
      <w:r>
        <w:rPr>
          <w:b/>
          <w:bCs/>
          <w:sz w:val="20"/>
          <w:szCs w:val="20"/>
        </w:rPr>
        <w:br w:type="page"/>
      </w:r>
    </w:p>
    <w:p w14:paraId="33C07263" w14:textId="0E0D014D" w:rsidR="00744667" w:rsidRPr="003042A3" w:rsidRDefault="00744667" w:rsidP="00BB1FE6">
      <w:pPr>
        <w:pStyle w:val="Textkrper2"/>
        <w:tabs>
          <w:tab w:val="left" w:pos="720"/>
          <w:tab w:val="left" w:pos="7200"/>
        </w:tabs>
        <w:ind w:right="1699"/>
        <w:rPr>
          <w:sz w:val="20"/>
          <w:szCs w:val="20"/>
        </w:rPr>
      </w:pPr>
      <w:r w:rsidRPr="001E791B">
        <w:rPr>
          <w:b/>
          <w:bCs/>
          <w:sz w:val="20"/>
          <w:szCs w:val="20"/>
        </w:rPr>
        <w:lastRenderedPageBreak/>
        <w:t>Bild 2:</w:t>
      </w:r>
      <w:r w:rsidRPr="003042A3">
        <w:rPr>
          <w:sz w:val="20"/>
          <w:szCs w:val="20"/>
        </w:rPr>
        <w:t xml:space="preserve"> </w:t>
      </w:r>
      <w:r w:rsidR="001E791B">
        <w:rPr>
          <w:sz w:val="20"/>
          <w:szCs w:val="20"/>
        </w:rPr>
        <w:t>D</w:t>
      </w:r>
      <w:r w:rsidR="001E791B" w:rsidRPr="001E791B">
        <w:rPr>
          <w:sz w:val="20"/>
          <w:szCs w:val="20"/>
        </w:rPr>
        <w:t xml:space="preserve">er LEMKEN </w:t>
      </w:r>
      <w:proofErr w:type="spellStart"/>
      <w:r w:rsidR="001E791B" w:rsidRPr="001E791B">
        <w:rPr>
          <w:sz w:val="20"/>
          <w:szCs w:val="20"/>
        </w:rPr>
        <w:t>Solitair</w:t>
      </w:r>
      <w:proofErr w:type="spellEnd"/>
      <w:r w:rsidR="001E791B" w:rsidRPr="001E791B">
        <w:rPr>
          <w:sz w:val="20"/>
          <w:szCs w:val="20"/>
        </w:rPr>
        <w:t xml:space="preserve"> F </w:t>
      </w:r>
      <w:r w:rsidR="001E791B">
        <w:rPr>
          <w:sz w:val="20"/>
          <w:szCs w:val="20"/>
        </w:rPr>
        <w:t>ist</w:t>
      </w:r>
      <w:r w:rsidR="001E791B" w:rsidRPr="001E791B">
        <w:rPr>
          <w:sz w:val="20"/>
          <w:szCs w:val="20"/>
        </w:rPr>
        <w:t xml:space="preserve"> mit einem Frontanbauraum ausgestattet, der wahlweise einen Reifenpacker oder ein Fremdgewicht aufnehmen kann.</w:t>
      </w:r>
    </w:p>
    <w:p w14:paraId="14358F68" w14:textId="656CA54B" w:rsidR="00744667" w:rsidRPr="00DB0D4E" w:rsidRDefault="001E791B" w:rsidP="00744667">
      <w:pPr>
        <w:pStyle w:val="Textkrper2"/>
        <w:tabs>
          <w:tab w:val="left" w:pos="720"/>
          <w:tab w:val="left" w:pos="7200"/>
        </w:tabs>
        <w:ind w:right="1699"/>
        <w:rPr>
          <w:sz w:val="20"/>
          <w:szCs w:val="20"/>
        </w:rPr>
      </w:pPr>
      <w:r>
        <w:rPr>
          <w:noProof/>
          <w:sz w:val="20"/>
          <w:szCs w:val="20"/>
        </w:rPr>
        <w:drawing>
          <wp:inline distT="0" distB="0" distL="0" distR="0" wp14:anchorId="140E0910" wp14:editId="2A8752D3">
            <wp:extent cx="3600000" cy="2395369"/>
            <wp:effectExtent l="0" t="0" r="635" b="5080"/>
            <wp:docPr id="133850754" name="Grafik 2" descr="Ein Bild, das draußen, Himmel, Landwirtschaftstechni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50754" name="Grafik 2" descr="Ein Bild, das draußen, Himmel, Landwirtschaftstechnik, Rad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395369"/>
                    </a:xfrm>
                    <a:prstGeom prst="rect">
                      <a:avLst/>
                    </a:prstGeom>
                  </pic:spPr>
                </pic:pic>
              </a:graphicData>
            </a:graphic>
          </wp:inline>
        </w:drawing>
      </w:r>
    </w:p>
    <w:p w14:paraId="4AEFF0AF" w14:textId="77777777" w:rsidR="00744667" w:rsidRPr="00DB0D4E" w:rsidRDefault="00744667" w:rsidP="00744667">
      <w:pPr>
        <w:pStyle w:val="Textkrper2"/>
        <w:tabs>
          <w:tab w:val="left" w:pos="720"/>
          <w:tab w:val="left" w:pos="7200"/>
        </w:tabs>
        <w:ind w:right="1699"/>
        <w:rPr>
          <w:sz w:val="20"/>
          <w:szCs w:val="20"/>
        </w:rPr>
      </w:pPr>
    </w:p>
    <w:p w14:paraId="7CE4C933" w14:textId="63474904" w:rsidR="00744667" w:rsidRPr="00AE07BF" w:rsidRDefault="00744667" w:rsidP="00744667">
      <w:pPr>
        <w:pStyle w:val="Textkrper2"/>
        <w:tabs>
          <w:tab w:val="left" w:pos="720"/>
          <w:tab w:val="left" w:pos="7200"/>
        </w:tabs>
        <w:ind w:right="1699"/>
        <w:rPr>
          <w:sz w:val="20"/>
          <w:szCs w:val="20"/>
        </w:rPr>
      </w:pPr>
    </w:p>
    <w:p w14:paraId="511E6DD3" w14:textId="77777777" w:rsidR="00744667" w:rsidRPr="00AE07BF" w:rsidRDefault="00744667" w:rsidP="00744667">
      <w:pPr>
        <w:pStyle w:val="Textkrper2"/>
        <w:tabs>
          <w:tab w:val="left" w:pos="720"/>
          <w:tab w:val="left" w:pos="7200"/>
        </w:tabs>
        <w:ind w:right="1699"/>
        <w:rPr>
          <w:sz w:val="20"/>
          <w:szCs w:val="20"/>
        </w:rPr>
      </w:pPr>
    </w:p>
    <w:sectPr w:rsidR="00744667" w:rsidRPr="00AE07BF"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00823" w14:textId="77777777" w:rsidR="00BD07DB" w:rsidRDefault="00BD07DB">
      <w:r>
        <w:separator/>
      </w:r>
    </w:p>
  </w:endnote>
  <w:endnote w:type="continuationSeparator" w:id="0">
    <w:p w14:paraId="494A9AC1" w14:textId="77777777" w:rsidR="00BD07DB" w:rsidRDefault="00BD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73A70" w14:textId="77777777" w:rsidR="00BD07DB" w:rsidRDefault="00BD07DB">
      <w:r>
        <w:separator/>
      </w:r>
    </w:p>
  </w:footnote>
  <w:footnote w:type="continuationSeparator" w:id="0">
    <w:p w14:paraId="038B8EA3" w14:textId="77777777" w:rsidR="00BD07DB" w:rsidRDefault="00BD0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49282DD3" w:rsidR="00E83CBB" w:rsidRDefault="00E83CBB" w:rsidP="00A009AD">
    <w:pPr>
      <w:pStyle w:val="Kopfzeile"/>
      <w:jc w:val="right"/>
    </w:pPr>
    <w:r>
      <w:t xml:space="preserve">Alpen, im </w:t>
    </w:r>
    <w:r w:rsidR="00E35245">
      <w:t>September</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332283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sters, Johannes">
    <w15:presenceInfo w15:providerId="AD" w15:userId="S::j.kisters@lemken.com::b9e26215-194d-4e13-a308-3cb2345cb0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07BEA"/>
    <w:rsid w:val="00021A5B"/>
    <w:rsid w:val="0002286F"/>
    <w:rsid w:val="00027C32"/>
    <w:rsid w:val="00041178"/>
    <w:rsid w:val="000420BF"/>
    <w:rsid w:val="000517AD"/>
    <w:rsid w:val="0005394B"/>
    <w:rsid w:val="00057641"/>
    <w:rsid w:val="00061031"/>
    <w:rsid w:val="00062219"/>
    <w:rsid w:val="0006759C"/>
    <w:rsid w:val="00067ADA"/>
    <w:rsid w:val="00077B84"/>
    <w:rsid w:val="000803D1"/>
    <w:rsid w:val="00081816"/>
    <w:rsid w:val="00091FD8"/>
    <w:rsid w:val="000960B0"/>
    <w:rsid w:val="000A34BF"/>
    <w:rsid w:val="000A6E41"/>
    <w:rsid w:val="000C2CE0"/>
    <w:rsid w:val="000D1D67"/>
    <w:rsid w:val="000D36F4"/>
    <w:rsid w:val="000D6FD3"/>
    <w:rsid w:val="000E1378"/>
    <w:rsid w:val="000F7823"/>
    <w:rsid w:val="00110353"/>
    <w:rsid w:val="001137C3"/>
    <w:rsid w:val="001141E8"/>
    <w:rsid w:val="001162C6"/>
    <w:rsid w:val="001206DC"/>
    <w:rsid w:val="001245C8"/>
    <w:rsid w:val="00135436"/>
    <w:rsid w:val="001428BE"/>
    <w:rsid w:val="001441E8"/>
    <w:rsid w:val="00150F3E"/>
    <w:rsid w:val="00156D6F"/>
    <w:rsid w:val="0015756F"/>
    <w:rsid w:val="00157A36"/>
    <w:rsid w:val="00167A88"/>
    <w:rsid w:val="00180BF9"/>
    <w:rsid w:val="00184E4C"/>
    <w:rsid w:val="00186D69"/>
    <w:rsid w:val="00192E77"/>
    <w:rsid w:val="00195CA7"/>
    <w:rsid w:val="001A325E"/>
    <w:rsid w:val="001B112A"/>
    <w:rsid w:val="001B5F71"/>
    <w:rsid w:val="001D347D"/>
    <w:rsid w:val="001E791B"/>
    <w:rsid w:val="00200BDA"/>
    <w:rsid w:val="00202A78"/>
    <w:rsid w:val="002033C6"/>
    <w:rsid w:val="002046A9"/>
    <w:rsid w:val="0020780E"/>
    <w:rsid w:val="00215EF2"/>
    <w:rsid w:val="00217C4D"/>
    <w:rsid w:val="00225F31"/>
    <w:rsid w:val="0023097F"/>
    <w:rsid w:val="00230A9D"/>
    <w:rsid w:val="00232E30"/>
    <w:rsid w:val="002337E4"/>
    <w:rsid w:val="002413E2"/>
    <w:rsid w:val="0024407C"/>
    <w:rsid w:val="0024691D"/>
    <w:rsid w:val="00246BF4"/>
    <w:rsid w:val="00257BBC"/>
    <w:rsid w:val="00261B9C"/>
    <w:rsid w:val="00264ADE"/>
    <w:rsid w:val="002718A9"/>
    <w:rsid w:val="00276E3B"/>
    <w:rsid w:val="002775AC"/>
    <w:rsid w:val="0029451A"/>
    <w:rsid w:val="00294BC3"/>
    <w:rsid w:val="00297844"/>
    <w:rsid w:val="002A0C42"/>
    <w:rsid w:val="002A5BD4"/>
    <w:rsid w:val="002B336A"/>
    <w:rsid w:val="002B4A05"/>
    <w:rsid w:val="002C0B0D"/>
    <w:rsid w:val="002C4813"/>
    <w:rsid w:val="002C79DF"/>
    <w:rsid w:val="002F7D3E"/>
    <w:rsid w:val="003000F9"/>
    <w:rsid w:val="003042A3"/>
    <w:rsid w:val="003136E4"/>
    <w:rsid w:val="00320DC7"/>
    <w:rsid w:val="0033734B"/>
    <w:rsid w:val="003373C6"/>
    <w:rsid w:val="00337A38"/>
    <w:rsid w:val="00340E20"/>
    <w:rsid w:val="003415A7"/>
    <w:rsid w:val="00342678"/>
    <w:rsid w:val="003444F6"/>
    <w:rsid w:val="00344975"/>
    <w:rsid w:val="00352553"/>
    <w:rsid w:val="00361A72"/>
    <w:rsid w:val="00362B82"/>
    <w:rsid w:val="003674CA"/>
    <w:rsid w:val="00372E43"/>
    <w:rsid w:val="0037415C"/>
    <w:rsid w:val="003755F3"/>
    <w:rsid w:val="003829BD"/>
    <w:rsid w:val="00382CC3"/>
    <w:rsid w:val="00386F60"/>
    <w:rsid w:val="00391A14"/>
    <w:rsid w:val="003A5363"/>
    <w:rsid w:val="003B0DB8"/>
    <w:rsid w:val="003B0EC1"/>
    <w:rsid w:val="003B32CF"/>
    <w:rsid w:val="003B57EC"/>
    <w:rsid w:val="003D0269"/>
    <w:rsid w:val="003D140D"/>
    <w:rsid w:val="003F1FF1"/>
    <w:rsid w:val="003F7002"/>
    <w:rsid w:val="00404B0D"/>
    <w:rsid w:val="00417972"/>
    <w:rsid w:val="00440CEC"/>
    <w:rsid w:val="00453005"/>
    <w:rsid w:val="004632EB"/>
    <w:rsid w:val="00464588"/>
    <w:rsid w:val="0046669D"/>
    <w:rsid w:val="0048050B"/>
    <w:rsid w:val="00491E58"/>
    <w:rsid w:val="00492606"/>
    <w:rsid w:val="0049481C"/>
    <w:rsid w:val="00494FE7"/>
    <w:rsid w:val="004A083E"/>
    <w:rsid w:val="004A4F05"/>
    <w:rsid w:val="004A5596"/>
    <w:rsid w:val="004C5543"/>
    <w:rsid w:val="004C5CCE"/>
    <w:rsid w:val="004D316F"/>
    <w:rsid w:val="004D4B93"/>
    <w:rsid w:val="004D7CBB"/>
    <w:rsid w:val="004E3409"/>
    <w:rsid w:val="004E361B"/>
    <w:rsid w:val="004E6B3C"/>
    <w:rsid w:val="004F112B"/>
    <w:rsid w:val="004F24B7"/>
    <w:rsid w:val="004F3150"/>
    <w:rsid w:val="00514004"/>
    <w:rsid w:val="00523ECB"/>
    <w:rsid w:val="0053594A"/>
    <w:rsid w:val="00542D54"/>
    <w:rsid w:val="00543685"/>
    <w:rsid w:val="00543A83"/>
    <w:rsid w:val="00563B2A"/>
    <w:rsid w:val="00570705"/>
    <w:rsid w:val="00590825"/>
    <w:rsid w:val="00590C5C"/>
    <w:rsid w:val="0059685D"/>
    <w:rsid w:val="005A35B4"/>
    <w:rsid w:val="005A4985"/>
    <w:rsid w:val="005A5776"/>
    <w:rsid w:val="005B12A3"/>
    <w:rsid w:val="005B1918"/>
    <w:rsid w:val="005B1A62"/>
    <w:rsid w:val="005B3274"/>
    <w:rsid w:val="005B7E5C"/>
    <w:rsid w:val="005C4D35"/>
    <w:rsid w:val="005D0F76"/>
    <w:rsid w:val="005D43CE"/>
    <w:rsid w:val="005E3982"/>
    <w:rsid w:val="005E4024"/>
    <w:rsid w:val="005F48A2"/>
    <w:rsid w:val="00605437"/>
    <w:rsid w:val="00605660"/>
    <w:rsid w:val="00607436"/>
    <w:rsid w:val="00610310"/>
    <w:rsid w:val="00614296"/>
    <w:rsid w:val="00622BEB"/>
    <w:rsid w:val="00627685"/>
    <w:rsid w:val="0063557E"/>
    <w:rsid w:val="006378C8"/>
    <w:rsid w:val="006450B2"/>
    <w:rsid w:val="0064585D"/>
    <w:rsid w:val="006458AC"/>
    <w:rsid w:val="00646F26"/>
    <w:rsid w:val="00654782"/>
    <w:rsid w:val="00655910"/>
    <w:rsid w:val="00656D60"/>
    <w:rsid w:val="00656F0F"/>
    <w:rsid w:val="00656FEA"/>
    <w:rsid w:val="006620A7"/>
    <w:rsid w:val="00676545"/>
    <w:rsid w:val="00677DC6"/>
    <w:rsid w:val="00680A9A"/>
    <w:rsid w:val="00683B19"/>
    <w:rsid w:val="00686320"/>
    <w:rsid w:val="00696D2C"/>
    <w:rsid w:val="006A1A4A"/>
    <w:rsid w:val="006A3CA1"/>
    <w:rsid w:val="006A572B"/>
    <w:rsid w:val="006B3B3C"/>
    <w:rsid w:val="006B3C8F"/>
    <w:rsid w:val="006C0FD9"/>
    <w:rsid w:val="006D3105"/>
    <w:rsid w:val="006D5139"/>
    <w:rsid w:val="006F13D8"/>
    <w:rsid w:val="006F54A5"/>
    <w:rsid w:val="00704D8F"/>
    <w:rsid w:val="0071016A"/>
    <w:rsid w:val="00710650"/>
    <w:rsid w:val="00711B24"/>
    <w:rsid w:val="007150BC"/>
    <w:rsid w:val="00715415"/>
    <w:rsid w:val="0072123B"/>
    <w:rsid w:val="00744667"/>
    <w:rsid w:val="007468CB"/>
    <w:rsid w:val="00747FF0"/>
    <w:rsid w:val="007745A6"/>
    <w:rsid w:val="007773E3"/>
    <w:rsid w:val="007816E6"/>
    <w:rsid w:val="00785157"/>
    <w:rsid w:val="00793CCE"/>
    <w:rsid w:val="007A39C8"/>
    <w:rsid w:val="007C2883"/>
    <w:rsid w:val="007C53F1"/>
    <w:rsid w:val="007D13C5"/>
    <w:rsid w:val="007E06E2"/>
    <w:rsid w:val="007E1ADD"/>
    <w:rsid w:val="007E28F5"/>
    <w:rsid w:val="007E6E22"/>
    <w:rsid w:val="0080136E"/>
    <w:rsid w:val="0080546E"/>
    <w:rsid w:val="00806B8C"/>
    <w:rsid w:val="00807BB1"/>
    <w:rsid w:val="0081648C"/>
    <w:rsid w:val="008239FC"/>
    <w:rsid w:val="00834DE1"/>
    <w:rsid w:val="008568E5"/>
    <w:rsid w:val="0085781E"/>
    <w:rsid w:val="00870611"/>
    <w:rsid w:val="00871E65"/>
    <w:rsid w:val="008818CB"/>
    <w:rsid w:val="0088637A"/>
    <w:rsid w:val="0089279F"/>
    <w:rsid w:val="008A7023"/>
    <w:rsid w:val="008B05C6"/>
    <w:rsid w:val="008C3B58"/>
    <w:rsid w:val="008C705B"/>
    <w:rsid w:val="008D271E"/>
    <w:rsid w:val="008D71A6"/>
    <w:rsid w:val="008D76FB"/>
    <w:rsid w:val="008E2C03"/>
    <w:rsid w:val="008E3B89"/>
    <w:rsid w:val="008F5077"/>
    <w:rsid w:val="00901981"/>
    <w:rsid w:val="00904035"/>
    <w:rsid w:val="00906ABE"/>
    <w:rsid w:val="00912C49"/>
    <w:rsid w:val="00917986"/>
    <w:rsid w:val="00922957"/>
    <w:rsid w:val="0093052D"/>
    <w:rsid w:val="0093276B"/>
    <w:rsid w:val="009553A7"/>
    <w:rsid w:val="00957C8E"/>
    <w:rsid w:val="0096335D"/>
    <w:rsid w:val="00973EDE"/>
    <w:rsid w:val="00981585"/>
    <w:rsid w:val="009838F0"/>
    <w:rsid w:val="009864C1"/>
    <w:rsid w:val="00991C5D"/>
    <w:rsid w:val="00994BBD"/>
    <w:rsid w:val="009A3071"/>
    <w:rsid w:val="009A4EBD"/>
    <w:rsid w:val="009A61F5"/>
    <w:rsid w:val="009B1351"/>
    <w:rsid w:val="009B1913"/>
    <w:rsid w:val="009C4144"/>
    <w:rsid w:val="009C7079"/>
    <w:rsid w:val="009C73C9"/>
    <w:rsid w:val="009F0A24"/>
    <w:rsid w:val="009F71E4"/>
    <w:rsid w:val="00A009AD"/>
    <w:rsid w:val="00A02AAB"/>
    <w:rsid w:val="00A035AC"/>
    <w:rsid w:val="00A174A6"/>
    <w:rsid w:val="00A20886"/>
    <w:rsid w:val="00A27633"/>
    <w:rsid w:val="00A30292"/>
    <w:rsid w:val="00A3074B"/>
    <w:rsid w:val="00A3137B"/>
    <w:rsid w:val="00A343C7"/>
    <w:rsid w:val="00A46F69"/>
    <w:rsid w:val="00A52D52"/>
    <w:rsid w:val="00A72B4D"/>
    <w:rsid w:val="00A7781B"/>
    <w:rsid w:val="00A82D37"/>
    <w:rsid w:val="00A87C53"/>
    <w:rsid w:val="00A951B8"/>
    <w:rsid w:val="00A96015"/>
    <w:rsid w:val="00AA09C4"/>
    <w:rsid w:val="00AB3ADC"/>
    <w:rsid w:val="00AC1AEC"/>
    <w:rsid w:val="00AC1F3A"/>
    <w:rsid w:val="00AD55B4"/>
    <w:rsid w:val="00AD651E"/>
    <w:rsid w:val="00AE07BF"/>
    <w:rsid w:val="00AF1E45"/>
    <w:rsid w:val="00AF2660"/>
    <w:rsid w:val="00AF381E"/>
    <w:rsid w:val="00B15D31"/>
    <w:rsid w:val="00B202B0"/>
    <w:rsid w:val="00B21FAE"/>
    <w:rsid w:val="00B23E16"/>
    <w:rsid w:val="00B26CB1"/>
    <w:rsid w:val="00B32C07"/>
    <w:rsid w:val="00B331CC"/>
    <w:rsid w:val="00B343BE"/>
    <w:rsid w:val="00B4424A"/>
    <w:rsid w:val="00B5167C"/>
    <w:rsid w:val="00B61734"/>
    <w:rsid w:val="00B67A8C"/>
    <w:rsid w:val="00B72C35"/>
    <w:rsid w:val="00B73BDF"/>
    <w:rsid w:val="00B848C6"/>
    <w:rsid w:val="00B90B04"/>
    <w:rsid w:val="00BA0D06"/>
    <w:rsid w:val="00BA2775"/>
    <w:rsid w:val="00BA514A"/>
    <w:rsid w:val="00BA6BB1"/>
    <w:rsid w:val="00BB122E"/>
    <w:rsid w:val="00BB1B5D"/>
    <w:rsid w:val="00BB1FE6"/>
    <w:rsid w:val="00BD07DB"/>
    <w:rsid w:val="00BD4964"/>
    <w:rsid w:val="00BF1211"/>
    <w:rsid w:val="00BF5878"/>
    <w:rsid w:val="00BF5920"/>
    <w:rsid w:val="00C00C15"/>
    <w:rsid w:val="00C05D0B"/>
    <w:rsid w:val="00C114A2"/>
    <w:rsid w:val="00C20AD6"/>
    <w:rsid w:val="00C21441"/>
    <w:rsid w:val="00C218EA"/>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33B7"/>
    <w:rsid w:val="00CB400C"/>
    <w:rsid w:val="00CB5D32"/>
    <w:rsid w:val="00CB6141"/>
    <w:rsid w:val="00CC30A4"/>
    <w:rsid w:val="00CD4F46"/>
    <w:rsid w:val="00CE5E25"/>
    <w:rsid w:val="00CF075E"/>
    <w:rsid w:val="00CF2ACC"/>
    <w:rsid w:val="00CF675A"/>
    <w:rsid w:val="00CF79B1"/>
    <w:rsid w:val="00D01116"/>
    <w:rsid w:val="00D16309"/>
    <w:rsid w:val="00D21B1D"/>
    <w:rsid w:val="00D27B99"/>
    <w:rsid w:val="00D3545C"/>
    <w:rsid w:val="00D35679"/>
    <w:rsid w:val="00D402AC"/>
    <w:rsid w:val="00D45E29"/>
    <w:rsid w:val="00D54775"/>
    <w:rsid w:val="00D7690D"/>
    <w:rsid w:val="00D9048E"/>
    <w:rsid w:val="00D90F19"/>
    <w:rsid w:val="00D913D0"/>
    <w:rsid w:val="00D96300"/>
    <w:rsid w:val="00DA57C3"/>
    <w:rsid w:val="00DB0D4E"/>
    <w:rsid w:val="00DB5EB6"/>
    <w:rsid w:val="00DB6559"/>
    <w:rsid w:val="00DD0753"/>
    <w:rsid w:val="00DD7CE2"/>
    <w:rsid w:val="00DE702A"/>
    <w:rsid w:val="00DF2AFB"/>
    <w:rsid w:val="00DF3073"/>
    <w:rsid w:val="00DF47B6"/>
    <w:rsid w:val="00DF75AC"/>
    <w:rsid w:val="00E00515"/>
    <w:rsid w:val="00E01DAC"/>
    <w:rsid w:val="00E12495"/>
    <w:rsid w:val="00E1583E"/>
    <w:rsid w:val="00E24B7F"/>
    <w:rsid w:val="00E30F7E"/>
    <w:rsid w:val="00E35245"/>
    <w:rsid w:val="00E4033F"/>
    <w:rsid w:val="00E43DAF"/>
    <w:rsid w:val="00E44DAF"/>
    <w:rsid w:val="00E5127F"/>
    <w:rsid w:val="00E6032D"/>
    <w:rsid w:val="00E662F2"/>
    <w:rsid w:val="00E75A5D"/>
    <w:rsid w:val="00E83CBB"/>
    <w:rsid w:val="00E86B29"/>
    <w:rsid w:val="00E95A59"/>
    <w:rsid w:val="00E96462"/>
    <w:rsid w:val="00EB5F2A"/>
    <w:rsid w:val="00EB5F42"/>
    <w:rsid w:val="00EC0405"/>
    <w:rsid w:val="00ED1A44"/>
    <w:rsid w:val="00ED3628"/>
    <w:rsid w:val="00ED718D"/>
    <w:rsid w:val="00EE73E3"/>
    <w:rsid w:val="00EF5A50"/>
    <w:rsid w:val="00EF5C3D"/>
    <w:rsid w:val="00F24653"/>
    <w:rsid w:val="00F26005"/>
    <w:rsid w:val="00F33225"/>
    <w:rsid w:val="00F3583B"/>
    <w:rsid w:val="00F36037"/>
    <w:rsid w:val="00F41231"/>
    <w:rsid w:val="00F554A7"/>
    <w:rsid w:val="00F707D2"/>
    <w:rsid w:val="00F769F1"/>
    <w:rsid w:val="00F82E49"/>
    <w:rsid w:val="00F8479C"/>
    <w:rsid w:val="00F877CA"/>
    <w:rsid w:val="00F9506A"/>
    <w:rsid w:val="00FB3192"/>
    <w:rsid w:val="00FB3BE8"/>
    <w:rsid w:val="00FB48CF"/>
    <w:rsid w:val="00FC5856"/>
    <w:rsid w:val="00FC593A"/>
    <w:rsid w:val="00FD2177"/>
    <w:rsid w:val="00FD4899"/>
    <w:rsid w:val="00FD52EB"/>
    <w:rsid w:val="00FD7270"/>
    <w:rsid w:val="00FE48BC"/>
    <w:rsid w:val="00FE517A"/>
    <w:rsid w:val="00FF1200"/>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368</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10</cp:revision>
  <cp:lastPrinted>2024-09-09T05:30:00Z</cp:lastPrinted>
  <dcterms:created xsi:type="dcterms:W3CDTF">2024-08-29T09:04:00Z</dcterms:created>
  <dcterms:modified xsi:type="dcterms:W3CDTF">2024-09-09T05:31:00Z</dcterms:modified>
</cp:coreProperties>
</file>